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81" w:rsidRDefault="009F31CB">
      <w:r>
        <w:t>Tim Myers</w:t>
      </w:r>
    </w:p>
    <w:p w:rsidR="009F31CB" w:rsidRDefault="009F31CB">
      <w:r>
        <w:t>AP English Language and Composition</w:t>
      </w:r>
    </w:p>
    <w:p w:rsidR="009F31CB" w:rsidRDefault="009F31CB">
      <w:r>
        <w:t>Composition: Gender</w:t>
      </w:r>
    </w:p>
    <w:p w:rsidR="009F31CB" w:rsidRDefault="009F31CB">
      <w:r>
        <w:t>April 20, 2009</w:t>
      </w:r>
    </w:p>
    <w:p w:rsidR="009F31CB" w:rsidRDefault="009F31CB" w:rsidP="009F31CB">
      <w:pPr>
        <w:jc w:val="center"/>
      </w:pPr>
      <w:r>
        <w:t>Gender</w:t>
      </w:r>
    </w:p>
    <w:p w:rsidR="009F31CB" w:rsidRDefault="009F31CB" w:rsidP="004200D3">
      <w:pPr>
        <w:spacing w:after="0" w:line="480" w:lineRule="auto"/>
      </w:pPr>
      <w:r>
        <w:tab/>
      </w:r>
      <w:commentRangeStart w:id="0"/>
      <w:r>
        <w:t xml:space="preserve">The film industry has </w:t>
      </w:r>
      <w:commentRangeStart w:id="1"/>
      <w:del w:id="2" w:author="Tim" w:date="2009-05-26T17:32:00Z">
        <w:r w:rsidDel="00EF1CBB">
          <w:delText xml:space="preserve">mainly classified </w:delText>
        </w:r>
        <w:commentRangeEnd w:id="1"/>
        <w:r w:rsidR="00F4383A" w:rsidDel="00EF1CBB">
          <w:rPr>
            <w:rStyle w:val="CommentReference"/>
          </w:rPr>
          <w:commentReference w:id="1"/>
        </w:r>
      </w:del>
      <w:del w:id="3" w:author="Tim" w:date="2009-05-26T17:37:00Z">
        <w:r w:rsidDel="005D42E9">
          <w:delText>the</w:delText>
        </w:r>
      </w:del>
      <w:ins w:id="4" w:author="Tim" w:date="2009-05-26T17:37:00Z">
        <w:r w:rsidR="005D42E9" w:rsidRPr="00EF1CBB">
          <w:rPr>
            <w:b/>
            <w:u w:val="single"/>
          </w:rPr>
          <w:t>created the</w:t>
        </w:r>
      </w:ins>
      <w:r>
        <w:t xml:space="preserve"> conventional gender roles of society into their</w:t>
      </w:r>
      <w:r w:rsidR="00DB1A0B">
        <w:t xml:space="preserve"> movies</w:t>
      </w:r>
      <w:ins w:id="5" w:author="Tim" w:date="2009-05-26T17:41:00Z">
        <w:r w:rsidR="005D42E9">
          <w:t>;</w:t>
        </w:r>
      </w:ins>
      <w:del w:id="6" w:author="Tim" w:date="2009-05-26T17:41:00Z">
        <w:r w:rsidR="00DB1A0B" w:rsidDel="005D42E9">
          <w:delText>.</w:delText>
        </w:r>
      </w:del>
      <w:r w:rsidR="00DB1A0B">
        <w:t xml:space="preserve"> A majority of films have</w:t>
      </w:r>
      <w:r>
        <w:t xml:space="preserve"> supported some of the male and female stereotypes.</w:t>
      </w:r>
      <w:r w:rsidR="00CF1A4F">
        <w:t xml:space="preserve"> </w:t>
      </w:r>
      <w:commentRangeEnd w:id="0"/>
      <w:r w:rsidR="00F4383A">
        <w:rPr>
          <w:rStyle w:val="CommentReference"/>
        </w:rPr>
        <w:commentReference w:id="0"/>
      </w:r>
      <w:r w:rsidR="00CF1A4F">
        <w:t xml:space="preserve">In the history of the film industry, the role of men is </w:t>
      </w:r>
      <w:del w:id="7" w:author=" " w:date="2009-04-26T06:07:00Z">
        <w:r w:rsidR="00CF1A4F" w:rsidDel="00F4383A">
          <w:delText xml:space="preserve">primarily </w:delText>
        </w:r>
      </w:del>
      <w:ins w:id="8" w:author=" " w:date="2009-04-26T06:07:00Z">
        <w:r w:rsidR="00F4383A">
          <w:t xml:space="preserve">primarilythat of </w:t>
        </w:r>
      </w:ins>
      <w:r w:rsidR="00CF1A4F">
        <w:t>the stereotypical working class man or hero, while the roles of women are primarily portrayed as being somewhat inferior to men.</w:t>
      </w:r>
      <w:r w:rsidR="005B5934">
        <w:t xml:space="preserve"> In the 1930s through the 1970s</w:t>
      </w:r>
      <w:r w:rsidR="00DB1A0B">
        <w:t>, men held the leading roles in films while women played smaller roles.</w:t>
      </w:r>
      <w:r w:rsidR="005B5934">
        <w:t xml:space="preserve"> Men were typically employed</w:t>
      </w:r>
      <w:r w:rsidR="00DB1A0B">
        <w:t>,</w:t>
      </w:r>
      <w:r w:rsidR="005B5934">
        <w:t xml:space="preserve"> successful gentlemen, while the woman’s only job was a housewife. The film industr</w:t>
      </w:r>
      <w:r w:rsidR="00DB1A0B">
        <w:t>y was mostly dominated by men.</w:t>
      </w:r>
      <w:r w:rsidR="00DD0D48" w:rsidRPr="00DD0D48">
        <w:t xml:space="preserve"> </w:t>
      </w:r>
      <w:r w:rsidR="00DB1A0B">
        <w:t>In terms of jobs, w</w:t>
      </w:r>
      <w:r w:rsidR="005B5934">
        <w:t>omen were given mostly family roles and rarely were shown outside of their homes, while men had successful careers and did many activities outside of home.</w:t>
      </w:r>
      <w:r w:rsidR="00DD0D48" w:rsidRPr="00DD0D48">
        <w:t xml:space="preserve"> </w:t>
      </w:r>
      <w:r w:rsidR="00DD0D48">
        <w:t xml:space="preserve">“Women were shown doing housework and men were </w:t>
      </w:r>
      <w:r w:rsidR="00930168">
        <w:t>the beneficiaries of their work</w:t>
      </w:r>
      <w:r w:rsidR="006D7D65">
        <w:t>” (</w:t>
      </w:r>
      <w:r w:rsidR="00DD0D48">
        <w:t xml:space="preserve">“Women’s roles in the film industry” </w:t>
      </w:r>
      <w:r w:rsidR="00DD0D48">
        <w:rPr>
          <w:u w:val="single"/>
        </w:rPr>
        <w:t>Women in film)</w:t>
      </w:r>
      <w:r w:rsidR="00930168" w:rsidRPr="00930168">
        <w:t>.</w:t>
      </w:r>
      <w:r w:rsidR="00DD0D48" w:rsidRPr="00930168">
        <w:t xml:space="preserve"> </w:t>
      </w:r>
      <w:r w:rsidR="00DD0D48">
        <w:t xml:space="preserve"> </w:t>
      </w:r>
      <w:r w:rsidR="00BB309E">
        <w:t xml:space="preserve"> As women were given a more active role in society, the</w:t>
      </w:r>
      <w:r w:rsidR="002227A3">
        <w:t xml:space="preserve"> gender roles in movies changed. H</w:t>
      </w:r>
      <w:r w:rsidR="00BB309E">
        <w:t>owever, many</w:t>
      </w:r>
      <w:r w:rsidR="00DB1A0B">
        <w:t xml:space="preserve"> types of</w:t>
      </w:r>
      <w:r w:rsidR="00BB309E">
        <w:t xml:space="preserve"> gender stereotypes in films still exist.</w:t>
      </w:r>
      <w:r w:rsidR="00CF1A4F">
        <w:t xml:space="preserve"> Action genre movie</w:t>
      </w:r>
      <w:r w:rsidR="002227A3">
        <w:t>s in particular account for many of the gender stereotypes in the film industry today</w:t>
      </w:r>
      <w:r w:rsidR="00CF1A4F">
        <w:t>.</w:t>
      </w:r>
      <w:r w:rsidR="002227A3">
        <w:t xml:space="preserve"> Men are typically portrayed to</w:t>
      </w:r>
      <w:r w:rsidR="00DB1A0B">
        <w:t xml:space="preserve"> be the hero, while women are often</w:t>
      </w:r>
      <w:r w:rsidR="002227A3">
        <w:t xml:space="preserve"> portrayed as sexual objects.</w:t>
      </w:r>
      <w:r w:rsidR="00CF1A4F">
        <w:t xml:space="preserve"> In the movie </w:t>
      </w:r>
      <w:r w:rsidR="00CF1A4F">
        <w:rPr>
          <w:i/>
        </w:rPr>
        <w:t>300</w:t>
      </w:r>
      <w:r w:rsidR="00CF1A4F">
        <w:t xml:space="preserve">, the Spartan men </w:t>
      </w:r>
      <w:r w:rsidR="00B01BB1">
        <w:t>served and protected the city</w:t>
      </w:r>
      <w:r w:rsidR="002227A3">
        <w:t xml:space="preserve"> of Sparta</w:t>
      </w:r>
      <w:r w:rsidR="00CF1A4F">
        <w:t>, while the Spartan women did domestic chores and bred more warriors.</w:t>
      </w:r>
      <w:r w:rsidR="002227A3">
        <w:t xml:space="preserve"> Because this movie was set back in </w:t>
      </w:r>
      <w:ins w:id="9" w:author="Tim" w:date="2009-05-26T17:48:00Z">
        <w:r w:rsidR="000D069D" w:rsidRPr="000D069D">
          <w:rPr>
            <w:b/>
            <w:rPrChange w:id="10" w:author="Tim" w:date="2009-05-26T17:48:00Z">
              <w:rPr/>
            </w:rPrChange>
          </w:rPr>
          <w:t>480 BC</w:t>
        </w:r>
      </w:ins>
      <w:commentRangeStart w:id="11"/>
      <w:del w:id="12" w:author="Tim" w:date="2009-05-26T17:48:00Z">
        <w:r w:rsidR="002227A3" w:rsidDel="00D24518">
          <w:delText>ancient times</w:delText>
        </w:r>
        <w:commentRangeEnd w:id="11"/>
        <w:r w:rsidR="00F4383A" w:rsidDel="00D24518">
          <w:rPr>
            <w:rStyle w:val="CommentReference"/>
          </w:rPr>
          <w:commentReference w:id="11"/>
        </w:r>
        <w:r w:rsidR="002227A3" w:rsidDel="00D24518">
          <w:delText>,</w:delText>
        </w:r>
      </w:del>
      <w:r w:rsidR="002227A3">
        <w:t xml:space="preserve"> society portrayed men to be superior to women.</w:t>
      </w:r>
      <w:r w:rsidR="008B0C20">
        <w:t xml:space="preserve"> Some of the main characters in </w:t>
      </w:r>
      <w:r w:rsidR="008B0C20">
        <w:rPr>
          <w:i/>
        </w:rPr>
        <w:t>300</w:t>
      </w:r>
      <w:r w:rsidR="008B0C20">
        <w:t xml:space="preserve"> are prime examples for the different gender roles.</w:t>
      </w:r>
    </w:p>
    <w:p w:rsidR="00C24FE2" w:rsidRDefault="004200D3" w:rsidP="00C24FE2">
      <w:pPr>
        <w:rPr>
          <w:ins w:id="13" w:author="Tim" w:date="2009-05-26T19:32:00Z"/>
        </w:rPr>
      </w:pPr>
      <w:r>
        <w:tab/>
        <w:t xml:space="preserve">King </w:t>
      </w:r>
      <w:r w:rsidR="00726BE4">
        <w:t xml:space="preserve">Leonidas </w:t>
      </w:r>
      <w:r>
        <w:t xml:space="preserve">is the proud, triumphant King of Sparta. </w:t>
      </w:r>
      <w:r w:rsidR="00726BE4">
        <w:t>In the film, the character Leonidas</w:t>
      </w:r>
      <w:ins w:id="14" w:author="Tim" w:date="2009-05-26T17:55:00Z">
        <w:r w:rsidR="0069421C">
          <w:t xml:space="preserve"> </w:t>
        </w:r>
        <w:r w:rsidR="000D069D" w:rsidRPr="000D069D">
          <w:rPr>
            <w:b/>
            <w:rPrChange w:id="15" w:author="Tim" w:date="2009-05-26T17:55:00Z">
              <w:rPr/>
            </w:rPrChange>
          </w:rPr>
          <w:t>possesed</w:t>
        </w:r>
      </w:ins>
      <w:commentRangeStart w:id="16"/>
      <w:r w:rsidR="00726BE4">
        <w:t xml:space="preserve"> </w:t>
      </w:r>
      <w:del w:id="17" w:author="Tim" w:date="2009-05-26T17:55:00Z">
        <w:r w:rsidR="00726BE4" w:rsidDel="0069421C">
          <w:delText>can be portrayed</w:delText>
        </w:r>
      </w:del>
      <w:r w:rsidR="00726BE4">
        <w:t xml:space="preserve"> </w:t>
      </w:r>
      <w:commentRangeEnd w:id="16"/>
      <w:r w:rsidR="00F4383A">
        <w:rPr>
          <w:rStyle w:val="CommentReference"/>
        </w:rPr>
        <w:commentReference w:id="16"/>
      </w:r>
      <w:r w:rsidR="00726BE4">
        <w:t>as a couple different male stereotypes.</w:t>
      </w:r>
      <w:r w:rsidR="00F33EE1">
        <w:t xml:space="preserve"> King Leonidas is portrayed as the hero throughout the different action sequences. </w:t>
      </w:r>
      <w:del w:id="18" w:author="Tim" w:date="2009-05-26T19:32:00Z">
        <w:r w:rsidR="00F33EE1" w:rsidDel="00C24FE2">
          <w:delText xml:space="preserve">He is </w:delText>
        </w:r>
        <w:commentRangeStart w:id="19"/>
        <w:r w:rsidR="00F33EE1" w:rsidDel="00C24FE2">
          <w:delText xml:space="preserve">often times seen </w:delText>
        </w:r>
        <w:commentRangeEnd w:id="19"/>
        <w:r w:rsidR="00F4383A" w:rsidDel="00C24FE2">
          <w:rPr>
            <w:rStyle w:val="CommentReference"/>
          </w:rPr>
          <w:commentReference w:id="19"/>
        </w:r>
        <w:r w:rsidR="00F33EE1" w:rsidDel="00C24FE2">
          <w:delText xml:space="preserve">in the film taking charge of his </w:delText>
        </w:r>
        <w:r w:rsidR="00F33EE1" w:rsidDel="00C24FE2">
          <w:lastRenderedPageBreak/>
          <w:delText xml:space="preserve">troops and leading them into battle. </w:delText>
        </w:r>
      </w:del>
      <w:ins w:id="20" w:author="Tim" w:date="2009-05-26T19:32:00Z">
        <w:r w:rsidR="00C24FE2" w:rsidRPr="00AF6920">
          <w:rPr>
            <w:b/>
          </w:rPr>
          <w:t>Throughout the movie Leonidas takes charge of his troops and lead</w:t>
        </w:r>
        <w:r w:rsidR="00C24FE2">
          <w:rPr>
            <w:b/>
          </w:rPr>
          <w:t>s</w:t>
        </w:r>
        <w:r w:rsidR="00C24FE2">
          <w:t xml:space="preserve"> them into battle.</w:t>
        </w:r>
      </w:ins>
    </w:p>
    <w:p w:rsidR="004200D3" w:rsidRDefault="00F33EE1" w:rsidP="004200D3">
      <w:pPr>
        <w:spacing w:after="0" w:line="480" w:lineRule="auto"/>
      </w:pPr>
      <w:r>
        <w:t xml:space="preserve">Leonidas is </w:t>
      </w:r>
      <w:del w:id="21" w:author=" " w:date="2009-04-26T06:09:00Z">
        <w:r w:rsidDel="00F4383A">
          <w:delText xml:space="preserve">seen as a </w:delText>
        </w:r>
      </w:del>
      <w:r>
        <w:t xml:space="preserve">hero not only because he is the King of Sparta, but also because he is the commander of the troops. </w:t>
      </w:r>
      <w:r w:rsidR="00D06F04">
        <w:t>Before King Leonidas leaves for battle with his three-hundred Spartans, he confronts his wife and refrains from saying “</w:t>
      </w:r>
      <w:r w:rsidR="00FD28E4">
        <w:t>My q</w:t>
      </w:r>
      <w:r w:rsidR="00D06F04">
        <w:t>ueen, my life, my love,” because he, like all other Spartans</w:t>
      </w:r>
      <w:r w:rsidR="00DB1A0B">
        <w:t>,</w:t>
      </w:r>
      <w:r w:rsidR="00D06F04">
        <w:t xml:space="preserve"> is not soft</w:t>
      </w:r>
      <w:r w:rsidR="005239E8">
        <w:t xml:space="preserve"> and does n</w:t>
      </w:r>
      <w:r w:rsidR="00CA062F">
        <w:t>ot want to show emotion to his q</w:t>
      </w:r>
      <w:r w:rsidR="005239E8">
        <w:t>ueen</w:t>
      </w:r>
      <w:r w:rsidR="00DD0D48">
        <w:t xml:space="preserve"> (Zack Snyder. </w:t>
      </w:r>
      <w:r w:rsidR="00DD0D48">
        <w:rPr>
          <w:u w:val="single"/>
        </w:rPr>
        <w:t>300)</w:t>
      </w:r>
      <w:r w:rsidR="00930168" w:rsidRPr="00930168">
        <w:t>.</w:t>
      </w:r>
      <w:r w:rsidR="00D06F04">
        <w:t xml:space="preserve"> The narrator speaks of how</w:t>
      </w:r>
      <w:r w:rsidR="007115AA">
        <w:t xml:space="preserve"> Spartan men are raised like brutes and are </w:t>
      </w:r>
      <w:r w:rsidR="005239E8">
        <w:t>“</w:t>
      </w:r>
      <w:r w:rsidR="007115AA">
        <w:t>har</w:t>
      </w:r>
      <w:r w:rsidR="00DB1A0B">
        <w:t>d warriors”</w:t>
      </w:r>
      <w:r w:rsidR="00930168">
        <w:t xml:space="preserve"> </w:t>
      </w:r>
      <w:r w:rsidR="006D7D65">
        <w:t>(Zack</w:t>
      </w:r>
      <w:r w:rsidR="00930168">
        <w:t xml:space="preserve"> Snyder. </w:t>
      </w:r>
      <w:r w:rsidR="00930168" w:rsidRPr="00930168">
        <w:rPr>
          <w:u w:val="single"/>
        </w:rPr>
        <w:t>300</w:t>
      </w:r>
      <w:r w:rsidR="00930168">
        <w:t>).</w:t>
      </w:r>
      <w:r w:rsidR="005239E8">
        <w:t xml:space="preserve"> This particular phrase is important to the story</w:t>
      </w:r>
      <w:r w:rsidR="007115AA">
        <w:t xml:space="preserve"> because it re</w:t>
      </w:r>
      <w:r w:rsidR="00DB1A0B">
        <w:t>flects the gender role of men during</w:t>
      </w:r>
      <w:r w:rsidR="007115AA">
        <w:t xml:space="preserve"> </w:t>
      </w:r>
      <w:r w:rsidR="00DB1A0B">
        <w:t>that</w:t>
      </w:r>
      <w:r w:rsidR="005239E8">
        <w:t xml:space="preserve"> time</w:t>
      </w:r>
      <w:r w:rsidR="007115AA">
        <w:t xml:space="preserve"> period. </w:t>
      </w:r>
      <w:r w:rsidR="00165032">
        <w:t xml:space="preserve">King Leonidas can also be classified as the family man stereotype. Throughout the film he </w:t>
      </w:r>
      <w:del w:id="22" w:author=" " w:date="2009-04-26T06:10:00Z">
        <w:r w:rsidR="00165032" w:rsidDel="00F4383A">
          <w:delText xml:space="preserve">is seen training </w:delText>
        </w:r>
      </w:del>
      <w:ins w:id="23" w:author=" " w:date="2009-04-26T06:10:00Z">
        <w:r w:rsidR="00F4383A">
          <w:t xml:space="preserve">trains </w:t>
        </w:r>
      </w:ins>
      <w:r w:rsidR="00165032">
        <w:t>his young son for battle. He plays the role of protector not only for his individual family, but also for Sparta.</w:t>
      </w:r>
      <w:r w:rsidR="00C247A4">
        <w:t xml:space="preserve"> In the movie </w:t>
      </w:r>
      <w:r w:rsidR="00C247A4">
        <w:rPr>
          <w:i/>
        </w:rPr>
        <w:t>300</w:t>
      </w:r>
      <w:r w:rsidR="00C247A4">
        <w:t>, King Leonidas represents many male stereotypes</w:t>
      </w:r>
      <w:commentRangeStart w:id="24"/>
      <w:r w:rsidR="00C247A4">
        <w:t>.</w:t>
      </w:r>
      <w:commentRangeEnd w:id="24"/>
      <w:r w:rsidR="00F4383A">
        <w:rPr>
          <w:rStyle w:val="CommentReference"/>
        </w:rPr>
        <w:commentReference w:id="24"/>
      </w:r>
    </w:p>
    <w:p w:rsidR="00C247A4" w:rsidRDefault="00C247A4" w:rsidP="004200D3">
      <w:pPr>
        <w:spacing w:after="0" w:line="480" w:lineRule="auto"/>
      </w:pPr>
      <w:r>
        <w:tab/>
      </w:r>
      <w:r w:rsidR="00DB1A0B">
        <w:t>In contrast, t</w:t>
      </w:r>
      <w:r w:rsidR="00007F07">
        <w:t>he character Queen Gorgo stands for many female</w:t>
      </w:r>
      <w:r w:rsidR="00CA062F">
        <w:t xml:space="preserve"> stereotypes in the movie. The q</w:t>
      </w:r>
      <w:r w:rsidR="00007F07">
        <w:t>ueen portrays the domestic female stereotype</w:t>
      </w:r>
      <w:r w:rsidR="00CA062F">
        <w:t xml:space="preserve">. </w:t>
      </w:r>
      <w:del w:id="25" w:author="Tim" w:date="2009-05-26T19:36:00Z">
        <w:r w:rsidR="00CA062F" w:rsidDel="00C24FE2">
          <w:delText>The q</w:delText>
        </w:r>
        <w:r w:rsidR="00007F07" w:rsidDel="00C24FE2">
          <w:delText xml:space="preserve">ueen </w:delText>
        </w:r>
        <w:commentRangeStart w:id="26"/>
        <w:r w:rsidR="00007F07" w:rsidDel="00C24FE2">
          <w:delText xml:space="preserve">is shown </w:delText>
        </w:r>
        <w:commentRangeEnd w:id="26"/>
        <w:r w:rsidR="00F4383A" w:rsidDel="00C24FE2">
          <w:rPr>
            <w:rStyle w:val="CommentReference"/>
          </w:rPr>
          <w:commentReference w:id="26"/>
        </w:r>
        <w:r w:rsidR="00007F07" w:rsidDel="00C24FE2">
          <w:delText xml:space="preserve">caring for her young son and staying </w:delText>
        </w:r>
      </w:del>
      <w:ins w:id="27" w:author="Tim" w:date="2009-05-26T19:36:00Z">
        <w:r w:rsidR="00C24FE2" w:rsidRPr="005D6D96">
          <w:rPr>
            <w:b/>
          </w:rPr>
          <w:t>In the film Queen Gorgo cares for her young son and stays</w:t>
        </w:r>
        <w:r w:rsidR="00C24FE2">
          <w:t xml:space="preserve"> </w:t>
        </w:r>
      </w:ins>
      <w:r w:rsidR="00007F07">
        <w:t>at home while her husband, King Leonidas, is fighting for their country. Like many of the women in the film, Queen Gorgo performs many domestic tasks such as retrieving food and water for her family</w:t>
      </w:r>
      <w:r w:rsidR="00DB1A0B">
        <w:t>,</w:t>
      </w:r>
      <w:r w:rsidR="00007F07">
        <w:t xml:space="preserve"> as well as looking after her child.</w:t>
      </w:r>
      <w:r w:rsidR="00961F8E">
        <w:t xml:space="preserve"> Queen Gorgo is also </w:t>
      </w:r>
      <w:del w:id="28" w:author=" " w:date="2009-04-26T06:11:00Z">
        <w:r w:rsidR="00961F8E" w:rsidDel="00F4383A">
          <w:delText xml:space="preserve">perceived to be </w:delText>
        </w:r>
      </w:del>
      <w:r w:rsidR="00961F8E">
        <w:t xml:space="preserve">a sex object. She is </w:t>
      </w:r>
      <w:del w:id="29" w:author=" " w:date="2009-04-26T06:11:00Z">
        <w:r w:rsidR="00961F8E" w:rsidDel="00F4383A">
          <w:delText xml:space="preserve">shown in the film being </w:delText>
        </w:r>
      </w:del>
      <w:r w:rsidR="00961F8E">
        <w:t xml:space="preserve">easily seduced by her King. She </w:t>
      </w:r>
      <w:commentRangeStart w:id="30"/>
      <w:del w:id="31" w:author="Tim" w:date="2009-05-26T19:38:00Z">
        <w:r w:rsidR="00961F8E" w:rsidDel="00C24FE2">
          <w:delText xml:space="preserve">is also shown </w:delText>
        </w:r>
        <w:commentRangeEnd w:id="30"/>
        <w:r w:rsidR="00F4383A" w:rsidDel="00C24FE2">
          <w:rPr>
            <w:rStyle w:val="CommentReference"/>
          </w:rPr>
          <w:commentReference w:id="30"/>
        </w:r>
        <w:r w:rsidR="00961F8E" w:rsidDel="00C24FE2">
          <w:delText>bribin</w:delText>
        </w:r>
        <w:r w:rsidR="00DB1A0B" w:rsidDel="00C24FE2">
          <w:delText>g</w:delText>
        </w:r>
      </w:del>
      <w:ins w:id="32" w:author="Tim" w:date="2009-05-26T19:38:00Z">
        <w:r w:rsidR="00C24FE2">
          <w:t xml:space="preserve"> </w:t>
        </w:r>
        <w:r w:rsidR="000D069D" w:rsidRPr="000D069D">
          <w:rPr>
            <w:b/>
            <w:rPrChange w:id="33" w:author="Tim" w:date="2009-05-26T19:38:00Z">
              <w:rPr/>
            </w:rPrChange>
          </w:rPr>
          <w:t>bribes</w:t>
        </w:r>
      </w:ins>
      <w:del w:id="34" w:author="Tim" w:date="2009-05-26T19:38:00Z">
        <w:r w:rsidR="000D069D" w:rsidRPr="000D069D">
          <w:rPr>
            <w:b/>
            <w:rPrChange w:id="35" w:author="Tim" w:date="2009-05-26T19:38:00Z">
              <w:rPr/>
            </w:rPrChange>
          </w:rPr>
          <w:delText xml:space="preserve"> </w:delText>
        </w:r>
      </w:del>
      <w:r w:rsidR="00DB1A0B">
        <w:t>one of the councilmen with</w:t>
      </w:r>
      <w:r w:rsidR="00961F8E">
        <w:t xml:space="preserve"> sex. At times in the film the Queen, among many other women, </w:t>
      </w:r>
      <w:del w:id="36" w:author=" " w:date="2009-04-26T06:11:00Z">
        <w:r w:rsidR="00961F8E" w:rsidDel="00F4383A">
          <w:delText xml:space="preserve">are shown </w:delText>
        </w:r>
      </w:del>
      <w:r w:rsidR="00961F8E">
        <w:t>wear</w:t>
      </w:r>
      <w:del w:id="37" w:author=" " w:date="2009-04-26T06:11:00Z">
        <w:r w:rsidR="00961F8E" w:rsidDel="00F4383A">
          <w:delText>in</w:delText>
        </w:r>
        <w:r w:rsidR="00CA062F" w:rsidDel="00F4383A">
          <w:delText>g</w:delText>
        </w:r>
      </w:del>
      <w:r w:rsidR="00CA062F">
        <w:t xml:space="preserve"> little clothing</w:t>
      </w:r>
      <w:commentRangeStart w:id="38"/>
      <w:commentRangeStart w:id="39"/>
      <w:r w:rsidR="00CA062F">
        <w:t>.</w:t>
      </w:r>
      <w:commentRangeEnd w:id="38"/>
      <w:r w:rsidR="00F4383A">
        <w:rPr>
          <w:rStyle w:val="CommentReference"/>
        </w:rPr>
        <w:commentReference w:id="38"/>
      </w:r>
      <w:commentRangeEnd w:id="39"/>
      <w:r w:rsidR="004D46A0">
        <w:rPr>
          <w:rStyle w:val="CommentReference"/>
        </w:rPr>
        <w:commentReference w:id="39"/>
      </w:r>
      <w:r w:rsidR="00CA062F">
        <w:t xml:space="preserve"> </w:t>
      </w:r>
      <w:ins w:id="40" w:author="Tim" w:date="2009-05-27T17:32:00Z">
        <w:r w:rsidR="00453FB4">
          <w:t>The 300 Spartans also wear little clot</w:t>
        </w:r>
      </w:ins>
      <w:ins w:id="41" w:author="Tim" w:date="2009-05-27T17:33:00Z">
        <w:r w:rsidR="00453FB4">
          <w:t xml:space="preserve">hing in the film. Due to the lack of </w:t>
        </w:r>
        <w:r w:rsidR="00453FB4">
          <w:t>clothing</w:t>
        </w:r>
        <w:r w:rsidR="00453FB4">
          <w:t>, the</w:t>
        </w:r>
      </w:ins>
      <w:ins w:id="42" w:author="Tim" w:date="2009-05-27T17:34:00Z">
        <w:r w:rsidR="00453FB4">
          <w:t xml:space="preserve"> Spartans</w:t>
        </w:r>
      </w:ins>
      <w:ins w:id="43" w:author="Tim" w:date="2009-05-27T17:33:00Z">
        <w:r w:rsidR="00453FB4">
          <w:t xml:space="preserve"> show their ripped and brute physique to reinforce the male stereotype of being brawny and strong.</w:t>
        </w:r>
      </w:ins>
      <w:ins w:id="44" w:author="Tim" w:date="2009-05-27T17:34:00Z">
        <w:r w:rsidR="00453FB4">
          <w:t xml:space="preserve"> </w:t>
        </w:r>
      </w:ins>
      <w:r w:rsidR="00CA062F">
        <w:t>Lastly, the q</w:t>
      </w:r>
      <w:r w:rsidR="00961F8E">
        <w:t>ueen represents the female stereotype of b</w:t>
      </w:r>
      <w:r w:rsidR="00CA062F">
        <w:t>eauty. The q</w:t>
      </w:r>
      <w:r w:rsidR="00961F8E">
        <w:t>ueen is an attractive woman with a small frame, much like how the media portrays what a woman should look like. Her attractive looks and sexual qualities are a large part of Queen Gorgo’s character.</w:t>
      </w:r>
      <w:r w:rsidR="00B01BB1">
        <w:t xml:space="preserve"> Queen Gorgo represents an abundance of the female stereotypes in society. </w:t>
      </w:r>
    </w:p>
    <w:p w:rsidR="00B01BB1" w:rsidRDefault="00B01BB1" w:rsidP="004200D3">
      <w:pPr>
        <w:spacing w:after="0" w:line="480" w:lineRule="auto"/>
      </w:pPr>
      <w:r>
        <w:lastRenderedPageBreak/>
        <w:tab/>
        <w:t xml:space="preserve">The </w:t>
      </w:r>
      <w:commentRangeStart w:id="45"/>
      <w:del w:id="46" w:author="Tim" w:date="2009-05-26T19:47:00Z">
        <w:r w:rsidDel="00741078">
          <w:delText>C</w:delText>
        </w:r>
        <w:commentRangeEnd w:id="45"/>
        <w:r w:rsidR="00F4383A" w:rsidDel="00741078">
          <w:rPr>
            <w:rStyle w:val="CommentReference"/>
          </w:rPr>
          <w:commentReference w:id="45"/>
        </w:r>
        <w:r w:rsidDel="00741078">
          <w:delText xml:space="preserve">aptain </w:delText>
        </w:r>
      </w:del>
      <w:ins w:id="47" w:author="Tim" w:date="2009-05-26T19:47:00Z">
        <w:r w:rsidR="00741078">
          <w:t xml:space="preserve">captain </w:t>
        </w:r>
      </w:ins>
      <w:r>
        <w:t xml:space="preserve">of the Spartan troops also shows male stereotypes. The </w:t>
      </w:r>
      <w:del w:id="48" w:author=" " w:date="2009-04-26T06:12:00Z">
        <w:r w:rsidDel="00F4383A">
          <w:delText xml:space="preserve">Captain </w:delText>
        </w:r>
      </w:del>
      <w:ins w:id="49" w:author=" " w:date="2009-04-26T06:12:00Z">
        <w:r w:rsidR="00F4383A">
          <w:t xml:space="preserve">captain </w:t>
        </w:r>
      </w:ins>
      <w:r>
        <w:t xml:space="preserve">is </w:t>
      </w:r>
      <w:r w:rsidR="00DB1A0B">
        <w:t xml:space="preserve">a close ally </w:t>
      </w:r>
      <w:r>
        <w:t xml:space="preserve">of King </w:t>
      </w:r>
      <w:r w:rsidR="00DB1A0B">
        <w:t>Leonidas</w:t>
      </w:r>
      <w:r>
        <w:t xml:space="preserve">. Throughout the film, the </w:t>
      </w:r>
      <w:del w:id="50" w:author=" " w:date="2009-04-26T06:12:00Z">
        <w:r w:rsidDel="00F4383A">
          <w:delText xml:space="preserve">Captain </w:delText>
        </w:r>
      </w:del>
      <w:ins w:id="51" w:author=" " w:date="2009-04-26T06:12:00Z">
        <w:r w:rsidR="00F4383A">
          <w:t xml:space="preserve">captain </w:t>
        </w:r>
      </w:ins>
      <w:r>
        <w:t xml:space="preserve">portrays the male stereotype of being a family man. The </w:t>
      </w:r>
      <w:del w:id="52" w:author="Tim" w:date="2009-05-26T19:40:00Z">
        <w:r w:rsidDel="00C24FE2">
          <w:delText>C</w:delText>
        </w:r>
      </w:del>
      <w:ins w:id="53" w:author=" " w:date="2009-04-26T06:12:00Z">
        <w:r w:rsidR="00F4383A">
          <w:t>c</w:t>
        </w:r>
      </w:ins>
      <w:r>
        <w:t>aptain’s son, Astinos</w:t>
      </w:r>
      <w:r w:rsidR="00DB1A0B">
        <w:t>,</w:t>
      </w:r>
      <w:r>
        <w:t xml:space="preserve"> is barely old enough to be in battle with the Persians. The </w:t>
      </w:r>
      <w:del w:id="54" w:author=" " w:date="2009-04-26T06:12:00Z">
        <w:r w:rsidDel="00F4383A">
          <w:delText xml:space="preserve">Captain </w:delText>
        </w:r>
      </w:del>
      <w:ins w:id="55" w:author=" " w:date="2009-04-26T06:12:00Z">
        <w:r w:rsidR="00F4383A">
          <w:t xml:space="preserve">captain </w:t>
        </w:r>
      </w:ins>
      <w:r>
        <w:t>is skeptical of allowing his son</w:t>
      </w:r>
      <w:r w:rsidR="00DB1A0B">
        <w:t xml:space="preserve"> to</w:t>
      </w:r>
      <w:r>
        <w:t xml:space="preserve"> enter battle, but decides to encourage him to serve their country. Throughout the different battles with the Persians, </w:t>
      </w:r>
      <w:r w:rsidR="00DB1A0B">
        <w:t xml:space="preserve">the </w:t>
      </w:r>
      <w:del w:id="56" w:author=" " w:date="2009-04-26T06:13:00Z">
        <w:r w:rsidDel="00F4383A">
          <w:delText xml:space="preserve">Captain </w:delText>
        </w:r>
      </w:del>
      <w:ins w:id="57" w:author=" " w:date="2009-04-26T06:13:00Z">
        <w:r w:rsidR="00F4383A">
          <w:t xml:space="preserve">captain </w:t>
        </w:r>
      </w:ins>
      <w:r>
        <w:t xml:space="preserve">protects his son from harm. When Astinos is killed by Persians, the </w:t>
      </w:r>
      <w:del w:id="58" w:author=" " w:date="2009-04-26T06:13:00Z">
        <w:r w:rsidDel="00F4383A">
          <w:delText xml:space="preserve">Captain </w:delText>
        </w:r>
      </w:del>
      <w:ins w:id="59" w:author=" " w:date="2009-04-26T06:13:00Z">
        <w:r w:rsidR="00F4383A">
          <w:t xml:space="preserve">captain </w:t>
        </w:r>
      </w:ins>
      <w:r>
        <w:t>goes on an extremely violent tirade and</w:t>
      </w:r>
      <w:r w:rsidR="00DB1A0B">
        <w:t xml:space="preserve"> kills every Persian in sight du</w:t>
      </w:r>
      <w:r>
        <w:t>e to his</w:t>
      </w:r>
      <w:ins w:id="60" w:author="Tim" w:date="2009-05-26T19:51:00Z">
        <w:r w:rsidR="00741078">
          <w:t xml:space="preserve"> overpowering vengeance.</w:t>
        </w:r>
      </w:ins>
      <w:del w:id="61" w:author="Tim" w:date="2009-05-26T19:51:00Z">
        <w:r w:rsidDel="00741078">
          <w:delText xml:space="preserve"> </w:delText>
        </w:r>
        <w:commentRangeStart w:id="62"/>
        <w:r w:rsidDel="00741078">
          <w:delText>strong emotions</w:delText>
        </w:r>
        <w:commentRangeEnd w:id="62"/>
        <w:r w:rsidR="00F4383A" w:rsidDel="00741078">
          <w:rPr>
            <w:rStyle w:val="CommentReference"/>
          </w:rPr>
          <w:commentReference w:id="62"/>
        </w:r>
        <w:r w:rsidDel="00741078">
          <w:delText>.</w:delText>
        </w:r>
        <w:r w:rsidR="0048739B" w:rsidDel="00741078">
          <w:delText xml:space="preserve"> </w:delText>
        </w:r>
      </w:del>
      <w:r w:rsidR="0048739B">
        <w:t xml:space="preserve">After the death of his son, the </w:t>
      </w:r>
      <w:ins w:id="63" w:author="Tim" w:date="2009-05-26T19:49:00Z">
        <w:r w:rsidR="00741078">
          <w:t>c</w:t>
        </w:r>
      </w:ins>
      <w:del w:id="64" w:author="Tim" w:date="2009-05-26T19:49:00Z">
        <w:r w:rsidR="0048739B" w:rsidDel="00741078">
          <w:delText>C</w:delText>
        </w:r>
      </w:del>
      <w:r w:rsidR="0048739B">
        <w:t xml:space="preserve">aptain proclaims to the </w:t>
      </w:r>
      <w:commentRangeStart w:id="65"/>
      <w:del w:id="66" w:author="Tim" w:date="2009-05-26T19:58:00Z">
        <w:r w:rsidR="0048739B" w:rsidDel="00F528D9">
          <w:delText>K</w:delText>
        </w:r>
        <w:commentRangeEnd w:id="65"/>
        <w:r w:rsidR="00F4383A" w:rsidDel="00F528D9">
          <w:rPr>
            <w:rStyle w:val="CommentReference"/>
          </w:rPr>
          <w:commentReference w:id="65"/>
        </w:r>
        <w:r w:rsidR="0048739B" w:rsidDel="00F528D9">
          <w:delText xml:space="preserve">ing </w:delText>
        </w:r>
      </w:del>
      <w:ins w:id="67" w:author="Tim" w:date="2009-05-26T19:58:00Z">
        <w:r w:rsidR="00F528D9">
          <w:t xml:space="preserve">king </w:t>
        </w:r>
      </w:ins>
      <w:r w:rsidR="0048739B">
        <w:t>that his heart is filled with hate</w:t>
      </w:r>
      <w:r w:rsidR="00DB1A0B">
        <w:t>, and King Leonidas replies “G</w:t>
      </w:r>
      <w:r w:rsidR="0048739B">
        <w:t xml:space="preserve">ood.” King Leonidas feels that it is necessary for a soldier to feel hatred toward his enemies. This particular scene portrays another male characteristic of not showing emotion towards a certain subject. </w:t>
      </w:r>
      <w:r w:rsidR="00E73193">
        <w:t xml:space="preserve">The </w:t>
      </w:r>
      <w:del w:id="68" w:author=" " w:date="2009-04-26T06:13:00Z">
        <w:r w:rsidR="00E73193" w:rsidDel="00F4383A">
          <w:delText xml:space="preserve">Captain </w:delText>
        </w:r>
      </w:del>
      <w:ins w:id="69" w:author=" " w:date="2009-04-26T06:13:00Z">
        <w:r w:rsidR="00F4383A">
          <w:t xml:space="preserve">captain </w:t>
        </w:r>
      </w:ins>
      <w:r w:rsidR="00E73193">
        <w:t xml:space="preserve">is another character that shows the male stereotype present in this film. </w:t>
      </w:r>
    </w:p>
    <w:p w:rsidR="0048739B" w:rsidRDefault="00E73193" w:rsidP="004200D3">
      <w:pPr>
        <w:spacing w:after="0" w:line="480" w:lineRule="auto"/>
      </w:pPr>
      <w:r>
        <w:tab/>
        <w:t xml:space="preserve">Although many of the characters in the movie portray the prevalent male and female stereotypes in society, there are a few characters that stray away from these social formalities. Councilman Theron is an example of one of the characters that does not abide to the brute and warrior stereotypes in the film </w:t>
      </w:r>
      <w:r>
        <w:rPr>
          <w:i/>
        </w:rPr>
        <w:t>300</w:t>
      </w:r>
      <w:r>
        <w:t>. Theron is no older than the Spartan men who fight for their city, but</w:t>
      </w:r>
      <w:r w:rsidR="00DB1A0B">
        <w:t xml:space="preserve"> he lacks the physical strength</w:t>
      </w:r>
      <w:r>
        <w:t xml:space="preserve"> that the Spartan warriors possess. Because Theron is not a typical man in Sparta, he wears a gown that is similar to the gowns worn by Spartan women</w:t>
      </w:r>
      <w:commentRangeStart w:id="70"/>
      <w:commentRangeStart w:id="71"/>
      <w:commentRangeStart w:id="72"/>
      <w:r>
        <w:t xml:space="preserve">. </w:t>
      </w:r>
      <w:commentRangeEnd w:id="70"/>
      <w:r w:rsidR="00080ABD">
        <w:rPr>
          <w:rStyle w:val="CommentReference"/>
        </w:rPr>
        <w:commentReference w:id="70"/>
      </w:r>
      <w:commentRangeEnd w:id="71"/>
      <w:r w:rsidR="004D46A0">
        <w:rPr>
          <w:rStyle w:val="CommentReference"/>
        </w:rPr>
        <w:commentReference w:id="71"/>
      </w:r>
      <w:commentRangeEnd w:id="72"/>
      <w:r w:rsidR="00160275">
        <w:rPr>
          <w:rStyle w:val="CommentReference"/>
        </w:rPr>
        <w:commentReference w:id="72"/>
      </w:r>
      <w:r>
        <w:t xml:space="preserve">Along with Councilman Theron, there are other men that are on the council of Sparta. These men are far less in physical size than the Spartan warrior and are given duties that are similar to women. </w:t>
      </w:r>
      <w:r w:rsidR="00E75EE0">
        <w:t>The men in the council are unique to the majority of men in Sparta that serve their city.</w:t>
      </w:r>
      <w:ins w:id="73" w:author="Tim" w:date="2009-05-27T17:35:00Z">
        <w:r w:rsidR="00395822">
          <w:t xml:space="preserve"> Since the men wear </w:t>
        </w:r>
        <w:r w:rsidR="00395822">
          <w:t>“</w:t>
        </w:r>
        <w:r w:rsidR="00395822">
          <w:t>woman-like</w:t>
        </w:r>
        <w:r w:rsidR="00395822">
          <w:t>”</w:t>
        </w:r>
        <w:r w:rsidR="00395822">
          <w:t xml:space="preserve"> clothing, it label</w:t>
        </w:r>
      </w:ins>
      <w:ins w:id="74" w:author="Tim" w:date="2009-05-27T17:36:00Z">
        <w:r w:rsidR="00160275">
          <w:t>s</w:t>
        </w:r>
      </w:ins>
      <w:ins w:id="75" w:author="Tim" w:date="2009-05-27T17:35:00Z">
        <w:r w:rsidR="00395822">
          <w:t xml:space="preserve"> women</w:t>
        </w:r>
        <w:r w:rsidR="00395822">
          <w:t>’</w:t>
        </w:r>
        <w:r w:rsidR="00395822">
          <w:t xml:space="preserve">s apparel </w:t>
        </w:r>
        <w:r w:rsidR="00160275">
          <w:t>to be very revealing.</w:t>
        </w:r>
      </w:ins>
      <w:ins w:id="76" w:author="Tim" w:date="2009-05-26T20:00:00Z">
        <w:r w:rsidR="00F528D9">
          <w:t xml:space="preserve"> These men reinforce some of the women stereotypes prevalent in the film.</w:t>
        </w:r>
      </w:ins>
      <w:r w:rsidR="0048739B">
        <w:t xml:space="preserve"> </w:t>
      </w:r>
    </w:p>
    <w:p w:rsidR="00E73193" w:rsidRDefault="0048739B" w:rsidP="0048739B">
      <w:pPr>
        <w:spacing w:after="0" w:line="480" w:lineRule="auto"/>
        <w:ind w:firstLine="720"/>
      </w:pPr>
      <w:r>
        <w:lastRenderedPageBreak/>
        <w:t xml:space="preserve">There are also some specific scenes in the movie that break some of the male and female stereotypes. </w:t>
      </w:r>
      <w:r w:rsidR="002D67BE">
        <w:t xml:space="preserve">Directly after </w:t>
      </w:r>
      <w:r w:rsidR="005F66EB">
        <w:t>Astinos is killed in battle, the Captain begins to break down and cry.</w:t>
      </w:r>
      <w:r w:rsidR="002D67BE">
        <w:t xml:space="preserve"> The </w:t>
      </w:r>
      <w:del w:id="77" w:author=" " w:date="2009-04-26T06:14:00Z">
        <w:r w:rsidR="002D67BE" w:rsidDel="00080ABD">
          <w:delText xml:space="preserve">Captain </w:delText>
        </w:r>
      </w:del>
      <w:ins w:id="78" w:author=" " w:date="2009-04-26T06:14:00Z">
        <w:r w:rsidR="00080ABD">
          <w:t xml:space="preserve">captain </w:t>
        </w:r>
      </w:ins>
      <w:r w:rsidR="002D67BE">
        <w:t>immediately showed his emotion for the loss of his son. This scene in the movie shows how even the most masculine man has to show some emotion at some point in time. In the end of the battle against the Persians, after King Leonidas has been shot by many arrows, he stands up and shou</w:t>
      </w:r>
      <w:r w:rsidR="00930168">
        <w:t>ts, “My queen, my life, my love</w:t>
      </w:r>
      <w:r w:rsidR="002D67BE">
        <w:t>”</w:t>
      </w:r>
      <w:r w:rsidR="00930168">
        <w:t xml:space="preserve"> (Zack Snyder. </w:t>
      </w:r>
      <w:r w:rsidR="00930168" w:rsidRPr="00930168">
        <w:rPr>
          <w:u w:val="single"/>
        </w:rPr>
        <w:t>300</w:t>
      </w:r>
      <w:r w:rsidR="00930168">
        <w:t>).</w:t>
      </w:r>
      <w:r w:rsidR="002D67BE">
        <w:t xml:space="preserve"> This phrase is contradictory to the general actions of Spartans</w:t>
      </w:r>
      <w:r w:rsidR="00DB1A0B">
        <w:t>, and men in general,</w:t>
      </w:r>
      <w:r w:rsidR="002D67BE">
        <w:t xml:space="preserve"> because it shows emotion. Both of these sequences in the film show how every man must show emotion, regardless of who they are</w:t>
      </w:r>
      <w:commentRangeStart w:id="79"/>
      <w:r w:rsidR="002D67BE">
        <w:t>.</w:t>
      </w:r>
      <w:commentRangeEnd w:id="79"/>
      <w:r w:rsidR="00080ABD">
        <w:rPr>
          <w:rStyle w:val="CommentReference"/>
        </w:rPr>
        <w:commentReference w:id="79"/>
      </w:r>
    </w:p>
    <w:p w:rsidR="00897F4F" w:rsidRDefault="00897F4F" w:rsidP="0048739B">
      <w:pPr>
        <w:spacing w:after="0" w:line="480" w:lineRule="auto"/>
        <w:ind w:firstLine="720"/>
      </w:pPr>
      <w:del w:id="80" w:author=" " w:date="2009-04-26T06:15:00Z">
        <w:r w:rsidDel="00080ABD">
          <w:delText xml:space="preserve">The movie </w:delText>
        </w:r>
      </w:del>
      <w:r>
        <w:rPr>
          <w:i/>
        </w:rPr>
        <w:t xml:space="preserve">300 </w:t>
      </w:r>
      <w:r>
        <w:t xml:space="preserve">demonstrated the many male and female stereotypes in society. Although most of the men were relatively similar, there were a few men in Sparta </w:t>
      </w:r>
      <w:r w:rsidR="006907FF">
        <w:t xml:space="preserve">who went </w:t>
      </w:r>
      <w:r w:rsidR="00FE798D">
        <w:t xml:space="preserve">against the normal gender role. Like many other action movies, </w:t>
      </w:r>
      <w:r w:rsidR="00FE798D">
        <w:rPr>
          <w:i/>
        </w:rPr>
        <w:t>300</w:t>
      </w:r>
      <w:r w:rsidR="00FE798D">
        <w:t xml:space="preserve"> showed various roles that supported some of the gender roles in the film industry. </w:t>
      </w:r>
      <w:r w:rsidR="004216A1">
        <w:t xml:space="preserve">The main characters primarily demonstrated the conventional gender roles, but they also expressed some contradictory qualities. </w:t>
      </w:r>
      <w:r w:rsidR="00FD28E4">
        <w:t>The film industry provides various different types of gender roles through movies.</w:t>
      </w: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0A4CE8" w:rsidP="0048739B">
      <w:pPr>
        <w:spacing w:after="0" w:line="480" w:lineRule="auto"/>
        <w:ind w:firstLine="720"/>
      </w:pPr>
    </w:p>
    <w:p w:rsidR="000A4CE8" w:rsidRDefault="00F4383A" w:rsidP="0048739B">
      <w:pPr>
        <w:spacing w:after="0" w:line="480" w:lineRule="auto"/>
        <w:ind w:firstLine="720"/>
      </w:pPr>
      <w:r>
        <w:rPr>
          <w:rStyle w:val="CommentReference"/>
        </w:rPr>
        <w:commentReference w:id="81"/>
      </w:r>
    </w:p>
    <w:p w:rsidR="000A4CE8" w:rsidRDefault="000A4CE8" w:rsidP="0048739B">
      <w:pPr>
        <w:spacing w:after="0" w:line="480" w:lineRule="auto"/>
        <w:ind w:firstLine="720"/>
      </w:pPr>
    </w:p>
    <w:p w:rsidR="000A4CE8" w:rsidRDefault="000A4CE8" w:rsidP="000A4CE8">
      <w:r>
        <w:t xml:space="preserve">"advertising." </w:t>
      </w:r>
      <w:r>
        <w:rPr>
          <w:u w:val="single"/>
        </w:rPr>
        <w:t>Home | Saint Mary's College, Notre Dame, IN</w:t>
      </w:r>
      <w:r>
        <w:t xml:space="preserve">. 20 Apr. 2009 </w:t>
      </w:r>
      <w:commentRangeStart w:id="82"/>
      <w:r>
        <w:t>&lt;</w:t>
      </w:r>
      <w:r w:rsidR="00657332" w:rsidRPr="00657332">
        <w:t xml:space="preserve"> </w:t>
      </w:r>
      <w:hyperlink r:id="rId7" w:history="1">
        <w:r w:rsidR="00657332" w:rsidRPr="00657332">
          <w:rPr>
            <w:rStyle w:val="Hyperlink"/>
          </w:rPr>
          <w:t>http://www.diigo.com/05lfx</w:t>
        </w:r>
      </w:hyperlink>
      <w:commentRangeEnd w:id="82"/>
      <w:r w:rsidR="00F4383A">
        <w:rPr>
          <w:rStyle w:val="CommentReference"/>
        </w:rPr>
        <w:commentReference w:id="82"/>
      </w:r>
    </w:p>
    <w:p w:rsidR="000A4CE8" w:rsidRDefault="000A4CE8" w:rsidP="00D00182">
      <w:r>
        <w:t xml:space="preserve">"Women in Film." </w:t>
      </w:r>
      <w:r>
        <w:rPr>
          <w:u w:val="single"/>
        </w:rPr>
        <w:t>Yahoo! GeoCities: Get a free web site with easy-to-use site building tools</w:t>
      </w:r>
      <w:r w:rsidR="00657332">
        <w:t xml:space="preserve">. 20 Apr. </w:t>
      </w:r>
      <w:ins w:id="83" w:author="Tim" w:date="2009-05-26T20:24:00Z">
        <w:r w:rsidR="00304877">
          <w:tab/>
        </w:r>
      </w:ins>
      <w:r w:rsidR="00657332">
        <w:t>2009 &lt;</w:t>
      </w:r>
      <w:commentRangeStart w:id="84"/>
      <w:r w:rsidR="00657332">
        <w:t xml:space="preserve"> </w:t>
      </w:r>
      <w:hyperlink r:id="rId8" w:history="1">
        <w:r w:rsidR="00657332" w:rsidRPr="00657332">
          <w:rPr>
            <w:rStyle w:val="Hyperlink"/>
          </w:rPr>
          <w:t>http://www.diigo.com/05lfw</w:t>
        </w:r>
      </w:hyperlink>
      <w:commentRangeEnd w:id="84"/>
      <w:r w:rsidR="00F4383A">
        <w:rPr>
          <w:rStyle w:val="CommentReference"/>
        </w:rPr>
        <w:commentReference w:id="84"/>
      </w:r>
    </w:p>
    <w:p w:rsidR="000A4CE8" w:rsidRDefault="000A4CE8" w:rsidP="000A4CE8">
      <w:r>
        <w:t xml:space="preserve">"300 Movie - Spartans." </w:t>
      </w:r>
      <w:r>
        <w:rPr>
          <w:u w:val="single"/>
        </w:rPr>
        <w:t>Mens Movie Guide</w:t>
      </w:r>
      <w:r>
        <w:t>. 20 Apr. 2009 &lt;</w:t>
      </w:r>
      <w:r w:rsidR="00657332" w:rsidRPr="00657332">
        <w:t xml:space="preserve"> </w:t>
      </w:r>
      <w:commentRangeStart w:id="85"/>
      <w:r w:rsidR="000D069D">
        <w:fldChar w:fldCharType="begin"/>
      </w:r>
      <w:r w:rsidR="00611F12">
        <w:instrText>HYPERLINK "http://www.diigo.com/05lfv"</w:instrText>
      </w:r>
      <w:r w:rsidR="000D069D">
        <w:fldChar w:fldCharType="separate"/>
      </w:r>
      <w:r w:rsidR="00657332" w:rsidRPr="00657332">
        <w:rPr>
          <w:rStyle w:val="Hyperlink"/>
        </w:rPr>
        <w:t>http://www.diigo.com/05lfv</w:t>
      </w:r>
      <w:r w:rsidR="000D069D">
        <w:fldChar w:fldCharType="end"/>
      </w:r>
      <w:commentRangeEnd w:id="85"/>
      <w:r w:rsidR="00F4383A">
        <w:rPr>
          <w:rStyle w:val="CommentReference"/>
        </w:rPr>
        <w:commentReference w:id="85"/>
      </w:r>
      <w:ins w:id="86" w:author="Tim" w:date="2009-05-26T20:24:00Z">
        <w:r w:rsidR="00304877">
          <w:tab/>
        </w:r>
      </w:ins>
    </w:p>
    <w:p w:rsidR="00D54FB3" w:rsidRDefault="00D54FB3" w:rsidP="000A4CE8">
      <w:r>
        <w:rPr>
          <w:u w:val="single"/>
        </w:rPr>
        <w:t>300 (Widescreen Single Disc Edition)</w:t>
      </w:r>
      <w:r>
        <w:t xml:space="preserve">. Dir. Zack Snyder. Perf. Gerard Butler, Lena Headey. DVD. Warner </w:t>
      </w:r>
      <w:ins w:id="87" w:author="Tim" w:date="2009-05-26T20:24:00Z">
        <w:r w:rsidR="00304877">
          <w:tab/>
        </w:r>
      </w:ins>
      <w:r>
        <w:t>Bros. Pictures Distribution, Warner Bros. Pictures International, 2006.</w:t>
      </w:r>
    </w:p>
    <w:p w:rsidR="000A4CE8" w:rsidRPr="00FE798D" w:rsidRDefault="000A4CE8" w:rsidP="0048739B">
      <w:pPr>
        <w:spacing w:after="0" w:line="480" w:lineRule="auto"/>
        <w:ind w:firstLine="720"/>
      </w:pPr>
    </w:p>
    <w:p w:rsidR="002D67BE" w:rsidRPr="00E73193" w:rsidRDefault="002D67BE" w:rsidP="0048739B">
      <w:pPr>
        <w:spacing w:after="0" w:line="480" w:lineRule="auto"/>
        <w:ind w:firstLine="720"/>
      </w:pPr>
    </w:p>
    <w:p w:rsidR="008B0C20" w:rsidRPr="008B0C20" w:rsidRDefault="008B0C20" w:rsidP="009F31CB">
      <w:pPr>
        <w:spacing w:line="480" w:lineRule="auto"/>
      </w:pPr>
      <w:r>
        <w:tab/>
      </w:r>
    </w:p>
    <w:sectPr w:rsidR="008B0C20" w:rsidRPr="008B0C20" w:rsidSect="006D7D65">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4-26T06:06:00Z" w:initials="MSOffice">
    <w:p w:rsidR="00F4383A" w:rsidRDefault="00F4383A">
      <w:pPr>
        <w:pStyle w:val="CommentText"/>
      </w:pPr>
      <w:r>
        <w:rPr>
          <w:rStyle w:val="CommentReference"/>
        </w:rPr>
        <w:annotationRef/>
      </w:r>
      <w:r>
        <w:t>16.1 – not sure what this means</w:t>
      </w:r>
    </w:p>
  </w:comment>
  <w:comment w:id="0" w:author=" " w:date="2009-04-26T06:07:00Z" w:initials="MSOffice">
    <w:p w:rsidR="00F4383A" w:rsidRDefault="00F4383A">
      <w:pPr>
        <w:pStyle w:val="CommentText"/>
      </w:pPr>
      <w:r>
        <w:rPr>
          <w:rStyle w:val="CommentReference"/>
        </w:rPr>
        <w:annotationRef/>
      </w:r>
      <w:r>
        <w:t>1.1</w:t>
      </w:r>
    </w:p>
  </w:comment>
  <w:comment w:id="11" w:author=" " w:date="2009-04-26T06:08:00Z" w:initials="MSOffice">
    <w:p w:rsidR="00F4383A" w:rsidRDefault="00F4383A">
      <w:pPr>
        <w:pStyle w:val="CommentText"/>
      </w:pPr>
      <w:r>
        <w:rPr>
          <w:rStyle w:val="CommentReference"/>
        </w:rPr>
        <w:annotationRef/>
      </w:r>
      <w:r>
        <w:t>16.1 – be more specific</w:t>
      </w:r>
    </w:p>
  </w:comment>
  <w:comment w:id="16" w:author=" " w:date="2009-04-26T06:09:00Z" w:initials="MSOffice">
    <w:p w:rsidR="00F4383A" w:rsidRDefault="00F4383A">
      <w:pPr>
        <w:pStyle w:val="CommentText"/>
      </w:pPr>
      <w:r>
        <w:rPr>
          <w:rStyle w:val="CommentReference"/>
        </w:rPr>
        <w:annotationRef/>
      </w:r>
      <w:r>
        <w:t>9.3</w:t>
      </w:r>
    </w:p>
  </w:comment>
  <w:comment w:id="19" w:author=" " w:date="2009-04-26T06:09:00Z" w:initials="MSOffice">
    <w:p w:rsidR="00F4383A" w:rsidRDefault="00F4383A">
      <w:pPr>
        <w:pStyle w:val="CommentText"/>
      </w:pPr>
      <w:r>
        <w:rPr>
          <w:rStyle w:val="CommentReference"/>
        </w:rPr>
        <w:annotationRef/>
      </w:r>
      <w:r>
        <w:t>9.3</w:t>
      </w:r>
    </w:p>
  </w:comment>
  <w:comment w:id="24" w:author=" " w:date="2009-04-26T06:10:00Z" w:initials="MSOffice">
    <w:p w:rsidR="00F4383A" w:rsidRDefault="00F4383A">
      <w:pPr>
        <w:pStyle w:val="CommentText"/>
      </w:pPr>
      <w:r>
        <w:rPr>
          <w:rStyle w:val="CommentReference"/>
        </w:rPr>
        <w:annotationRef/>
      </w:r>
      <w:r>
        <w:t>good analysis at the end of this paragraph</w:t>
      </w:r>
    </w:p>
  </w:comment>
  <w:comment w:id="26" w:author=" " w:date="2009-04-26T06:10:00Z" w:initials="MSOffice">
    <w:p w:rsidR="00F4383A" w:rsidRDefault="00F4383A">
      <w:pPr>
        <w:pStyle w:val="CommentText"/>
      </w:pPr>
      <w:r>
        <w:rPr>
          <w:rStyle w:val="CommentReference"/>
        </w:rPr>
        <w:annotationRef/>
      </w:r>
      <w:r>
        <w:t>9.3</w:t>
      </w:r>
    </w:p>
  </w:comment>
  <w:comment w:id="30" w:author=" " w:date="2009-04-26T06:11:00Z" w:initials="MSOffice">
    <w:p w:rsidR="00F4383A" w:rsidRDefault="00F4383A">
      <w:pPr>
        <w:pStyle w:val="CommentText"/>
      </w:pPr>
      <w:r>
        <w:rPr>
          <w:rStyle w:val="CommentReference"/>
        </w:rPr>
        <w:annotationRef/>
      </w:r>
      <w:r>
        <w:t>9.3</w:t>
      </w:r>
    </w:p>
  </w:comment>
  <w:comment w:id="38" w:author=" " w:date="2009-04-26T06:12:00Z" w:initials="MSOffice">
    <w:p w:rsidR="00F4383A" w:rsidRDefault="00F4383A">
      <w:pPr>
        <w:pStyle w:val="CommentText"/>
      </w:pPr>
      <w:r>
        <w:rPr>
          <w:rStyle w:val="CommentReference"/>
        </w:rPr>
        <w:annotationRef/>
      </w:r>
      <w:r>
        <w:t>same case for the men…how do you explain this?</w:t>
      </w:r>
    </w:p>
  </w:comment>
  <w:comment w:id="39" w:author=" " w:date="2009-05-27T10:00:00Z" w:initials="MSOffice">
    <w:p w:rsidR="004D46A0" w:rsidRDefault="004D46A0">
      <w:pPr>
        <w:pStyle w:val="CommentText"/>
      </w:pPr>
      <w:r>
        <w:rPr>
          <w:rStyle w:val="CommentReference"/>
        </w:rPr>
        <w:annotationRef/>
      </w:r>
      <w:r>
        <w:t>NEW: Revised?</w:t>
      </w:r>
    </w:p>
  </w:comment>
  <w:comment w:id="45" w:author=" " w:date="2009-04-26T06:12:00Z" w:initials="MSOffice">
    <w:p w:rsidR="00F4383A" w:rsidRDefault="00F4383A">
      <w:pPr>
        <w:pStyle w:val="CommentText"/>
      </w:pPr>
      <w:r>
        <w:rPr>
          <w:rStyle w:val="CommentReference"/>
        </w:rPr>
        <w:annotationRef/>
      </w:r>
      <w:r>
        <w:t>12.1</w:t>
      </w:r>
    </w:p>
  </w:comment>
  <w:comment w:id="62" w:author=" " w:date="2009-04-26T06:13:00Z" w:initials="MSOffice">
    <w:p w:rsidR="00F4383A" w:rsidRDefault="00F4383A">
      <w:pPr>
        <w:pStyle w:val="CommentText"/>
      </w:pPr>
      <w:r>
        <w:rPr>
          <w:rStyle w:val="CommentReference"/>
        </w:rPr>
        <w:annotationRef/>
      </w:r>
      <w:r>
        <w:t>16.1 – you can do better than this phrase</w:t>
      </w:r>
    </w:p>
  </w:comment>
  <w:comment w:id="65" w:author=" " w:date="2009-04-26T06:13:00Z" w:initials="MSOffice">
    <w:p w:rsidR="00F4383A" w:rsidRDefault="00F4383A">
      <w:pPr>
        <w:pStyle w:val="CommentText"/>
      </w:pPr>
      <w:r>
        <w:rPr>
          <w:rStyle w:val="CommentReference"/>
        </w:rPr>
        <w:annotationRef/>
      </w:r>
      <w:r>
        <w:t>12.1</w:t>
      </w:r>
    </w:p>
  </w:comment>
  <w:comment w:id="70" w:author=" " w:date="2009-04-26T06:14:00Z" w:initials="MSOffice">
    <w:p w:rsidR="00080ABD" w:rsidRDefault="00080ABD">
      <w:pPr>
        <w:pStyle w:val="CommentText"/>
      </w:pPr>
      <w:r>
        <w:rPr>
          <w:rStyle w:val="CommentReference"/>
        </w:rPr>
        <w:annotationRef/>
      </w:r>
      <w:r>
        <w:t>but…since he wears a gown and is considered womanly…doesn’t that reinforce the stereotype?</w:t>
      </w:r>
    </w:p>
  </w:comment>
  <w:comment w:id="71" w:author=" " w:date="2009-05-27T10:00:00Z" w:initials="MSOffice">
    <w:p w:rsidR="004D46A0" w:rsidRDefault="004D46A0">
      <w:pPr>
        <w:pStyle w:val="CommentText"/>
      </w:pPr>
      <w:r>
        <w:rPr>
          <w:rStyle w:val="CommentReference"/>
        </w:rPr>
        <w:annotationRef/>
      </w:r>
      <w:r>
        <w:t>NEW: Revised?</w:t>
      </w:r>
    </w:p>
  </w:comment>
  <w:comment w:id="72" w:author="Tim" w:date="2009-05-27T17:37:00Z" w:initials="T">
    <w:p w:rsidR="00160275" w:rsidRDefault="00160275">
      <w:pPr>
        <w:pStyle w:val="CommentText"/>
      </w:pPr>
      <w:r>
        <w:rPr>
          <w:rStyle w:val="CommentReference"/>
        </w:rPr>
        <w:annotationRef/>
      </w:r>
      <w:r>
        <w:t>NEW: I reinforced the stereotype at the end of the paragraph.</w:t>
      </w:r>
    </w:p>
  </w:comment>
  <w:comment w:id="79" w:author=" " w:date="2009-04-26T06:15:00Z" w:initials="MSOffice">
    <w:p w:rsidR="00080ABD" w:rsidRDefault="00080ABD">
      <w:pPr>
        <w:pStyle w:val="CommentText"/>
      </w:pPr>
      <w:r>
        <w:rPr>
          <w:rStyle w:val="CommentReference"/>
        </w:rPr>
        <w:annotationRef/>
      </w:r>
      <w:r>
        <w:t>good examples and analysis in this paragraph</w:t>
      </w:r>
    </w:p>
  </w:comment>
  <w:comment w:id="81" w:author=" " w:date="2009-04-26T06:04:00Z" w:initials="MSOffice">
    <w:p w:rsidR="00F4383A" w:rsidRDefault="00F4383A">
      <w:pPr>
        <w:pStyle w:val="CommentText"/>
      </w:pPr>
      <w:r>
        <w:rPr>
          <w:rStyle w:val="CommentReference"/>
        </w:rPr>
        <w:annotationRef/>
      </w:r>
      <w:r>
        <w:t>This page still needs proper MLA formatting; see research guide: 13.5</w:t>
      </w:r>
    </w:p>
  </w:comment>
  <w:comment w:id="82" w:author=" " w:date="2009-04-26T06:06:00Z" w:initials="MSOffice">
    <w:p w:rsidR="00F4383A" w:rsidRDefault="00F4383A">
      <w:pPr>
        <w:pStyle w:val="CommentText"/>
      </w:pPr>
      <w:r>
        <w:rPr>
          <w:rStyle w:val="CommentReference"/>
        </w:rPr>
        <w:annotationRef/>
      </w:r>
      <w:r>
        <w:t>this was just an index of images</w:t>
      </w:r>
    </w:p>
  </w:comment>
  <w:comment w:id="84" w:author=" " w:date="2009-04-26T06:05:00Z" w:initials="MSOffice">
    <w:p w:rsidR="00F4383A" w:rsidRDefault="00F4383A">
      <w:pPr>
        <w:pStyle w:val="CommentText"/>
      </w:pPr>
      <w:r>
        <w:rPr>
          <w:rStyle w:val="CommentReference"/>
        </w:rPr>
        <w:annotationRef/>
      </w:r>
      <w:r>
        <w:t>notes?</w:t>
      </w:r>
    </w:p>
  </w:comment>
  <w:comment w:id="85" w:author=" " w:date="2009-04-26T06:05:00Z" w:initials="MSOffice">
    <w:p w:rsidR="00F4383A" w:rsidRDefault="00F4383A">
      <w:pPr>
        <w:pStyle w:val="CommentText"/>
      </w:pPr>
      <w:r>
        <w:rPr>
          <w:rStyle w:val="CommentReference"/>
        </w:rPr>
        <w:annotationRef/>
      </w:r>
      <w:r>
        <w:t>didn’t see any notes on this page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7BAA" w:rsidRDefault="00747BAA" w:rsidP="006810E8">
      <w:pPr>
        <w:spacing w:after="0" w:line="240" w:lineRule="auto"/>
      </w:pPr>
      <w:r>
        <w:separator/>
      </w:r>
    </w:p>
  </w:endnote>
  <w:endnote w:type="continuationSeparator" w:id="1">
    <w:p w:rsidR="00747BAA" w:rsidRDefault="00747BAA" w:rsidP="006810E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7BAA" w:rsidRDefault="00747BAA" w:rsidP="006810E8">
      <w:pPr>
        <w:spacing w:after="0" w:line="240" w:lineRule="auto"/>
      </w:pPr>
      <w:r>
        <w:separator/>
      </w:r>
    </w:p>
  </w:footnote>
  <w:footnote w:type="continuationSeparator" w:id="1">
    <w:p w:rsidR="00747BAA" w:rsidRDefault="00747BAA" w:rsidP="006810E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jc w:val="right"/>
    </w:pPr>
    <w:r>
      <w:t xml:space="preserve">Myers </w:t>
    </w:r>
    <w:sdt>
      <w:sdtPr>
        <w:id w:val="118634150"/>
        <w:docPartObj>
          <w:docPartGallery w:val="Page Numbers (Top of Page)"/>
          <w:docPartUnique/>
        </w:docPartObj>
      </w:sdtPr>
      <w:sdtContent>
        <w:fldSimple w:instr=" PAGE   \* MERGEFORMAT ">
          <w:r w:rsidR="00C62548">
            <w:rPr>
              <w:noProof/>
            </w:rPr>
            <w:t>2</w:t>
          </w:r>
        </w:fldSimple>
      </w:sdtContent>
    </w:sdt>
  </w:p>
  <w:p w:rsidR="006810E8" w:rsidRDefault="006810E8">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D7D65" w:rsidRDefault="006D7D6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hdrShapeDefaults>
    <o:shapedefaults v:ext="edit" spidmax="16386"/>
  </w:hdrShapeDefaults>
  <w:footnotePr>
    <w:footnote w:id="0"/>
    <w:footnote w:id="1"/>
  </w:footnotePr>
  <w:endnotePr>
    <w:endnote w:id="0"/>
    <w:endnote w:id="1"/>
  </w:endnotePr>
  <w:compat/>
  <w:rsids>
    <w:rsidRoot w:val="009F31CB"/>
    <w:rsid w:val="00007F07"/>
    <w:rsid w:val="00015BA1"/>
    <w:rsid w:val="00080ABD"/>
    <w:rsid w:val="000A4CE8"/>
    <w:rsid w:val="000D069D"/>
    <w:rsid w:val="00151829"/>
    <w:rsid w:val="00160275"/>
    <w:rsid w:val="00165032"/>
    <w:rsid w:val="00171C68"/>
    <w:rsid w:val="001D44E7"/>
    <w:rsid w:val="002227A3"/>
    <w:rsid w:val="002D67BE"/>
    <w:rsid w:val="002F0D9F"/>
    <w:rsid w:val="00304877"/>
    <w:rsid w:val="00395822"/>
    <w:rsid w:val="003E3AE3"/>
    <w:rsid w:val="004200D3"/>
    <w:rsid w:val="004216A1"/>
    <w:rsid w:val="00453FB4"/>
    <w:rsid w:val="0048739B"/>
    <w:rsid w:val="004D46A0"/>
    <w:rsid w:val="005239E8"/>
    <w:rsid w:val="005B5934"/>
    <w:rsid w:val="005D42E9"/>
    <w:rsid w:val="005F66EB"/>
    <w:rsid w:val="00611F12"/>
    <w:rsid w:val="00624E8E"/>
    <w:rsid w:val="00657332"/>
    <w:rsid w:val="00665C77"/>
    <w:rsid w:val="006810E8"/>
    <w:rsid w:val="006907FF"/>
    <w:rsid w:val="0069421C"/>
    <w:rsid w:val="006D7D65"/>
    <w:rsid w:val="007115AA"/>
    <w:rsid w:val="00726BE4"/>
    <w:rsid w:val="00741078"/>
    <w:rsid w:val="00747BAA"/>
    <w:rsid w:val="007C1093"/>
    <w:rsid w:val="00817DDE"/>
    <w:rsid w:val="00897F4F"/>
    <w:rsid w:val="008B0C20"/>
    <w:rsid w:val="008B385F"/>
    <w:rsid w:val="00930168"/>
    <w:rsid w:val="00961F8E"/>
    <w:rsid w:val="009F31CB"/>
    <w:rsid w:val="00A21628"/>
    <w:rsid w:val="00AB4F25"/>
    <w:rsid w:val="00AE7001"/>
    <w:rsid w:val="00B01BB1"/>
    <w:rsid w:val="00B76BBD"/>
    <w:rsid w:val="00BB309E"/>
    <w:rsid w:val="00BE2967"/>
    <w:rsid w:val="00C247A4"/>
    <w:rsid w:val="00C24FE2"/>
    <w:rsid w:val="00C3752F"/>
    <w:rsid w:val="00C62548"/>
    <w:rsid w:val="00CA062F"/>
    <w:rsid w:val="00CF1A4F"/>
    <w:rsid w:val="00D00182"/>
    <w:rsid w:val="00D06F04"/>
    <w:rsid w:val="00D24518"/>
    <w:rsid w:val="00D54FB3"/>
    <w:rsid w:val="00DB0BE6"/>
    <w:rsid w:val="00DB1A0B"/>
    <w:rsid w:val="00DD0D48"/>
    <w:rsid w:val="00E73193"/>
    <w:rsid w:val="00E75EE0"/>
    <w:rsid w:val="00EF1CBB"/>
    <w:rsid w:val="00F33EE1"/>
    <w:rsid w:val="00F4383A"/>
    <w:rsid w:val="00F528D9"/>
    <w:rsid w:val="00F84E79"/>
    <w:rsid w:val="00FD28E4"/>
    <w:rsid w:val="00FE798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0BE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810E8"/>
    <w:pPr>
      <w:tabs>
        <w:tab w:val="center" w:pos="4680"/>
        <w:tab w:val="right" w:pos="9360"/>
      </w:tabs>
      <w:spacing w:after="0" w:line="240" w:lineRule="auto"/>
    </w:pPr>
  </w:style>
  <w:style w:type="character" w:customStyle="1" w:styleId="HeaderChar">
    <w:name w:val="Header Char"/>
    <w:basedOn w:val="DefaultParagraphFont"/>
    <w:link w:val="Header"/>
    <w:uiPriority w:val="99"/>
    <w:rsid w:val="006810E8"/>
  </w:style>
  <w:style w:type="paragraph" w:styleId="Footer">
    <w:name w:val="footer"/>
    <w:basedOn w:val="Normal"/>
    <w:link w:val="FooterChar"/>
    <w:uiPriority w:val="99"/>
    <w:semiHidden/>
    <w:unhideWhenUsed/>
    <w:rsid w:val="006810E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810E8"/>
  </w:style>
  <w:style w:type="character" w:styleId="Hyperlink">
    <w:name w:val="Hyperlink"/>
    <w:basedOn w:val="DefaultParagraphFont"/>
    <w:uiPriority w:val="99"/>
    <w:unhideWhenUsed/>
    <w:rsid w:val="00657332"/>
    <w:rPr>
      <w:color w:val="0000FF" w:themeColor="hyperlink"/>
      <w:u w:val="single"/>
    </w:rPr>
  </w:style>
  <w:style w:type="character" w:styleId="FollowedHyperlink">
    <w:name w:val="FollowedHyperlink"/>
    <w:basedOn w:val="DefaultParagraphFont"/>
    <w:uiPriority w:val="99"/>
    <w:semiHidden/>
    <w:unhideWhenUsed/>
    <w:rsid w:val="00657332"/>
    <w:rPr>
      <w:color w:val="800080" w:themeColor="followedHyperlink"/>
      <w:u w:val="single"/>
    </w:rPr>
  </w:style>
  <w:style w:type="paragraph" w:styleId="BalloonText">
    <w:name w:val="Balloon Text"/>
    <w:basedOn w:val="Normal"/>
    <w:link w:val="BalloonTextChar"/>
    <w:uiPriority w:val="99"/>
    <w:semiHidden/>
    <w:unhideWhenUsed/>
    <w:rsid w:val="002F0D9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0D9F"/>
    <w:rPr>
      <w:rFonts w:ascii="Tahoma" w:hAnsi="Tahoma" w:cs="Tahoma"/>
      <w:sz w:val="16"/>
      <w:szCs w:val="16"/>
    </w:rPr>
  </w:style>
  <w:style w:type="character" w:styleId="CommentReference">
    <w:name w:val="annotation reference"/>
    <w:basedOn w:val="DefaultParagraphFont"/>
    <w:uiPriority w:val="99"/>
    <w:semiHidden/>
    <w:unhideWhenUsed/>
    <w:rsid w:val="00F4383A"/>
    <w:rPr>
      <w:sz w:val="16"/>
      <w:szCs w:val="16"/>
    </w:rPr>
  </w:style>
  <w:style w:type="paragraph" w:styleId="CommentText">
    <w:name w:val="annotation text"/>
    <w:basedOn w:val="Normal"/>
    <w:link w:val="CommentTextChar"/>
    <w:uiPriority w:val="99"/>
    <w:semiHidden/>
    <w:unhideWhenUsed/>
    <w:rsid w:val="00F4383A"/>
    <w:pPr>
      <w:spacing w:line="240" w:lineRule="auto"/>
    </w:pPr>
    <w:rPr>
      <w:sz w:val="20"/>
      <w:szCs w:val="20"/>
    </w:rPr>
  </w:style>
  <w:style w:type="character" w:customStyle="1" w:styleId="CommentTextChar">
    <w:name w:val="Comment Text Char"/>
    <w:basedOn w:val="DefaultParagraphFont"/>
    <w:link w:val="CommentText"/>
    <w:uiPriority w:val="99"/>
    <w:semiHidden/>
    <w:rsid w:val="00F4383A"/>
    <w:rPr>
      <w:sz w:val="20"/>
      <w:szCs w:val="20"/>
    </w:rPr>
  </w:style>
  <w:style w:type="paragraph" w:styleId="CommentSubject">
    <w:name w:val="annotation subject"/>
    <w:basedOn w:val="CommentText"/>
    <w:next w:val="CommentText"/>
    <w:link w:val="CommentSubjectChar"/>
    <w:uiPriority w:val="99"/>
    <w:semiHidden/>
    <w:unhideWhenUsed/>
    <w:rsid w:val="00F4383A"/>
    <w:rPr>
      <w:b/>
      <w:bCs/>
    </w:rPr>
  </w:style>
  <w:style w:type="character" w:customStyle="1" w:styleId="CommentSubjectChar">
    <w:name w:val="Comment Subject Char"/>
    <w:basedOn w:val="CommentTextChar"/>
    <w:link w:val="CommentSubject"/>
    <w:uiPriority w:val="99"/>
    <w:semiHidden/>
    <w:rsid w:val="00F4383A"/>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lfw" TargetMode="External"/><Relationship Id="rId13"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yperlink" Target="http://www.diigo.com/05lfx" TargetMode="External"/><Relationship Id="rId12" Type="http://schemas.openxmlformats.org/officeDocument/2006/relationships/footer" Target="footer2.xml"/><Relationship Id="rId2" Type="http://schemas.openxmlformats.org/officeDocument/2006/relationships/settings" Target="setting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1260</Words>
  <Characters>7182</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Tim</cp:lastModifiedBy>
  <cp:revision>2</cp:revision>
  <dcterms:created xsi:type="dcterms:W3CDTF">2009-05-27T21:37:00Z</dcterms:created>
  <dcterms:modified xsi:type="dcterms:W3CDTF">2009-05-27T21:37:00Z</dcterms:modified>
</cp:coreProperties>
</file>